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629A443" w:rsidR="00421E32"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7E0EEF0C" w14:textId="77777777" w:rsidR="003653AE" w:rsidRDefault="003653AE" w:rsidP="003653AE">
      <w:pPr>
        <w:rPr>
          <w:lang w:val="en-GB" w:eastAsia="en-GB"/>
        </w:rPr>
      </w:pPr>
    </w:p>
    <w:p w14:paraId="72EBA993" w14:textId="77777777" w:rsidR="003653AE" w:rsidRDefault="003653AE" w:rsidP="003653AE">
      <w:pPr>
        <w:rPr>
          <w:lang w:val="en-GB" w:eastAsia="en-GB"/>
        </w:rPr>
      </w:pPr>
    </w:p>
    <w:p w14:paraId="45E871E2" w14:textId="77777777" w:rsidR="003653AE" w:rsidRPr="003653AE" w:rsidRDefault="003653AE" w:rsidP="003653AE">
      <w:pPr>
        <w:rPr>
          <w:lang w:val="en-GB" w:eastAsia="en-GB"/>
        </w:rPr>
      </w:pPr>
    </w:p>
    <w:p w14:paraId="412360ED" w14:textId="7F25A860" w:rsidR="00FE71B8" w:rsidRPr="003653AE" w:rsidRDefault="00CF7D02" w:rsidP="003653AE">
      <w:pPr>
        <w:tabs>
          <w:tab w:val="left" w:pos="2835"/>
        </w:tabs>
        <w:spacing w:before="240" w:after="240"/>
        <w:ind w:left="2835" w:hanging="2835"/>
        <w:jc w:val="center"/>
        <w:rPr>
          <w:b/>
          <w:lang w:val="en-GB"/>
        </w:rPr>
      </w:pPr>
      <w:bookmarkStart w:id="1" w:name="_Ref371928515"/>
      <w:bookmarkStart w:id="2" w:name="_Ref374243803"/>
      <w:bookmarkStart w:id="3" w:name="_Toc374271004"/>
      <w:r w:rsidRPr="003653AE">
        <w:rPr>
          <w:b/>
          <w:lang w:val="en-GB"/>
        </w:rPr>
        <w:t>Procurement</w:t>
      </w:r>
      <w:r w:rsidR="0056101E" w:rsidRPr="003653AE">
        <w:rPr>
          <w:b/>
          <w:lang w:val="en-GB"/>
        </w:rPr>
        <w:t xml:space="preserve"> </w:t>
      </w:r>
      <w:r w:rsidR="00E05656" w:rsidRPr="003653AE">
        <w:rPr>
          <w:b/>
          <w:lang w:val="en-GB"/>
        </w:rPr>
        <w:t>No</w:t>
      </w:r>
      <w:r w:rsidR="00FE71B8" w:rsidRPr="003653AE">
        <w:rPr>
          <w:b/>
          <w:lang w:val="en-GB"/>
        </w:rPr>
        <w:t>:</w:t>
      </w:r>
      <w:bookmarkEnd w:id="1"/>
      <w:bookmarkEnd w:id="2"/>
      <w:bookmarkEnd w:id="3"/>
      <w:r w:rsidR="003653AE">
        <w:rPr>
          <w:b/>
          <w:lang w:val="en-GB"/>
        </w:rPr>
        <w:t xml:space="preserve"> </w:t>
      </w:r>
      <w:r w:rsidR="00C14C4A">
        <w:rPr>
          <w:b/>
          <w:lang w:val="en-GB"/>
        </w:rPr>
        <w:tab/>
      </w:r>
      <w:r w:rsidR="00C14C4A" w:rsidRPr="00C940F8">
        <w:rPr>
          <w:rStyle w:val="Strong"/>
          <w:b w:val="0"/>
          <w:bCs w:val="0"/>
        </w:rPr>
        <w:t>23-SS005-25</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050E190C"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r w:rsidR="00181608">
        <w:rPr>
          <w:rFonts w:cs="Calibri"/>
          <w:sz w:val="28"/>
          <w:szCs w:val="28"/>
          <w:lang w:eastAsia="ko-KR"/>
        </w:rPr>
        <w:t xml:space="preserve"> </w:t>
      </w:r>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154407" w:rsidRPr="00AF626D" w14:paraId="3CF28C1A" w14:textId="77777777" w:rsidTr="000A0750">
        <w:trPr>
          <w:cantSplit/>
          <w:tblHeader/>
        </w:trPr>
        <w:tc>
          <w:tcPr>
            <w:tcW w:w="2430" w:type="dxa"/>
            <w:shd w:val="clear" w:color="auto" w:fill="FFFFFF" w:themeFill="background1"/>
            <w:vAlign w:val="center"/>
          </w:tcPr>
          <w:p w14:paraId="17CED092" w14:textId="77777777" w:rsidR="00154407" w:rsidRPr="00AF626D" w:rsidRDefault="00154407" w:rsidP="000A0750">
            <w:pPr>
              <w:jc w:val="center"/>
              <w:rPr>
                <w:rFonts w:ascii="Calibri" w:hAnsi="Calibri" w:cs="Calibri"/>
                <w:b/>
                <w:kern w:val="2"/>
                <w:lang w:val="en-GB" w:eastAsia="ko-KR"/>
              </w:rPr>
            </w:pPr>
            <w:r w:rsidRPr="00AF626D">
              <w:rPr>
                <w:rFonts w:ascii="Calibri" w:hAnsi="Calibri" w:cs="Calibri"/>
                <w:b/>
                <w:kern w:val="2"/>
                <w:lang w:val="en-GB" w:eastAsia="ko-KR"/>
              </w:rPr>
              <w:t>Major Criteria</w:t>
            </w:r>
          </w:p>
        </w:tc>
        <w:tc>
          <w:tcPr>
            <w:tcW w:w="5367" w:type="dxa"/>
            <w:shd w:val="clear" w:color="auto" w:fill="FFFFFF" w:themeFill="background1"/>
            <w:vAlign w:val="center"/>
          </w:tcPr>
          <w:p w14:paraId="74241F6B" w14:textId="77777777" w:rsidR="00154407" w:rsidRPr="00AF626D" w:rsidRDefault="00154407" w:rsidP="000A0750">
            <w:pPr>
              <w:jc w:val="center"/>
              <w:rPr>
                <w:rFonts w:ascii="Calibri" w:hAnsi="Calibri" w:cs="Calibri"/>
                <w:b/>
                <w:kern w:val="2"/>
                <w:lang w:val="en-GB" w:eastAsia="ko-KR"/>
              </w:rPr>
            </w:pPr>
            <w:r w:rsidRPr="00AF626D">
              <w:rPr>
                <w:rFonts w:ascii="Calibri" w:hAnsi="Calibri" w:cs="Calibri"/>
                <w:b/>
                <w:kern w:val="2"/>
                <w:lang w:val="en-GB" w:eastAsia="ko-KR"/>
              </w:rPr>
              <w:t>Details &amp; Sub-Criteria</w:t>
            </w:r>
          </w:p>
        </w:tc>
        <w:tc>
          <w:tcPr>
            <w:tcW w:w="1360" w:type="dxa"/>
            <w:shd w:val="clear" w:color="auto" w:fill="FFFFFF" w:themeFill="background1"/>
            <w:vAlign w:val="center"/>
          </w:tcPr>
          <w:p w14:paraId="28D6366C" w14:textId="77777777" w:rsidR="00154407" w:rsidRPr="00AF626D" w:rsidRDefault="00154407" w:rsidP="000A0750">
            <w:pPr>
              <w:jc w:val="center"/>
              <w:rPr>
                <w:rFonts w:ascii="Calibri" w:hAnsi="Calibri" w:cs="Calibri"/>
                <w:b/>
                <w:kern w:val="2"/>
                <w:lang w:val="en-GB" w:eastAsia="ko-KR"/>
              </w:rPr>
            </w:pPr>
            <w:r w:rsidRPr="00AF626D">
              <w:rPr>
                <w:rFonts w:ascii="Calibri" w:hAnsi="Calibri" w:cs="Calibri"/>
                <w:b/>
                <w:kern w:val="2"/>
                <w:lang w:val="en-GB" w:eastAsia="ko-KR"/>
              </w:rPr>
              <w:t>Possible Score</w:t>
            </w:r>
          </w:p>
        </w:tc>
      </w:tr>
      <w:tr w:rsidR="00154407" w:rsidRPr="00AF626D" w14:paraId="58D3B06B" w14:textId="77777777" w:rsidTr="000A0750">
        <w:trPr>
          <w:cantSplit/>
          <w:tblHeader/>
        </w:trPr>
        <w:tc>
          <w:tcPr>
            <w:tcW w:w="2430" w:type="dxa"/>
            <w:shd w:val="clear" w:color="auto" w:fill="FFFFFF" w:themeFill="background1"/>
            <w:vAlign w:val="center"/>
          </w:tcPr>
          <w:p w14:paraId="41DB92A6" w14:textId="77777777" w:rsidR="00154407" w:rsidRPr="00AF626D" w:rsidRDefault="00154407" w:rsidP="000A0750">
            <w:pPr>
              <w:rPr>
                <w:rFonts w:asciiTheme="minorHAnsi" w:hAnsiTheme="minorHAnsi"/>
                <w:kern w:val="2"/>
                <w:sz w:val="22"/>
                <w:szCs w:val="22"/>
                <w:lang w:val="en-GB"/>
              </w:rPr>
            </w:pPr>
            <w:r w:rsidRPr="00AF626D">
              <w:rPr>
                <w:rFonts w:asciiTheme="minorHAnsi" w:hAnsiTheme="minorHAnsi"/>
                <w:kern w:val="2"/>
                <w:sz w:val="22"/>
                <w:szCs w:val="22"/>
                <w:lang w:val="en-GB"/>
              </w:rPr>
              <w:t>Delivery time</w:t>
            </w:r>
          </w:p>
        </w:tc>
        <w:tc>
          <w:tcPr>
            <w:tcW w:w="5367" w:type="dxa"/>
            <w:shd w:val="clear" w:color="auto" w:fill="FFFFFF" w:themeFill="background1"/>
          </w:tcPr>
          <w:p w14:paraId="1F95B828" w14:textId="77777777" w:rsidR="00154407" w:rsidRPr="00AF626D" w:rsidRDefault="00154407" w:rsidP="000A0750">
            <w:pPr>
              <w:numPr>
                <w:ilvl w:val="0"/>
                <w:numId w:val="4"/>
              </w:numPr>
              <w:rPr>
                <w:rFonts w:asciiTheme="minorHAnsi" w:hAnsiTheme="minorHAnsi"/>
                <w:kern w:val="2"/>
                <w:sz w:val="22"/>
                <w:szCs w:val="22"/>
                <w:lang w:val="en-GB" w:eastAsia="ko-KR"/>
              </w:rPr>
            </w:pPr>
            <w:r w:rsidRPr="00AF626D">
              <w:rPr>
                <w:rFonts w:asciiTheme="minorHAnsi" w:hAnsiTheme="minorHAnsi"/>
                <w:kern w:val="2"/>
                <w:sz w:val="22"/>
                <w:szCs w:val="22"/>
                <w:lang w:val="en-GB" w:eastAsia="ko-KR"/>
              </w:rPr>
              <w:t>The delivery time of the tendered routes should be</w:t>
            </w:r>
            <w:r>
              <w:rPr>
                <w:rFonts w:asciiTheme="minorHAnsi" w:hAnsiTheme="minorHAnsi"/>
                <w:kern w:val="2"/>
                <w:sz w:val="22"/>
                <w:szCs w:val="22"/>
                <w:lang w:val="en-GB" w:eastAsia="ko-KR"/>
              </w:rPr>
              <w:t xml:space="preserve"> as stated in the Specification Template.</w:t>
            </w:r>
          </w:p>
        </w:tc>
        <w:tc>
          <w:tcPr>
            <w:tcW w:w="1360" w:type="dxa"/>
            <w:shd w:val="clear" w:color="auto" w:fill="FFFFFF" w:themeFill="background1"/>
            <w:vAlign w:val="center"/>
          </w:tcPr>
          <w:p w14:paraId="4DC6A5CE" w14:textId="77777777" w:rsidR="00154407" w:rsidRPr="00503463" w:rsidRDefault="00154407" w:rsidP="000A0750">
            <w:pPr>
              <w:jc w:val="center"/>
              <w:rPr>
                <w:rFonts w:asciiTheme="minorHAnsi" w:hAnsiTheme="minorHAnsi"/>
                <w:kern w:val="2"/>
                <w:sz w:val="22"/>
                <w:szCs w:val="22"/>
                <w:lang w:val="en-GB"/>
              </w:rPr>
            </w:pPr>
            <w:r w:rsidRPr="00503463">
              <w:rPr>
                <w:rFonts w:asciiTheme="minorHAnsi" w:hAnsiTheme="minorHAnsi"/>
                <w:kern w:val="2"/>
                <w:sz w:val="22"/>
                <w:szCs w:val="22"/>
                <w:lang w:val="en-GB"/>
              </w:rPr>
              <w:t>20</w:t>
            </w:r>
          </w:p>
        </w:tc>
      </w:tr>
      <w:tr w:rsidR="00154407" w:rsidRPr="00AF626D" w14:paraId="67122725" w14:textId="77777777" w:rsidTr="000A0750">
        <w:trPr>
          <w:cantSplit/>
          <w:tblHeader/>
        </w:trPr>
        <w:tc>
          <w:tcPr>
            <w:tcW w:w="2430" w:type="dxa"/>
            <w:shd w:val="clear" w:color="auto" w:fill="FFFFFF" w:themeFill="background1"/>
            <w:vAlign w:val="center"/>
          </w:tcPr>
          <w:p w14:paraId="4C23D7E1" w14:textId="77777777" w:rsidR="00154407" w:rsidRPr="00503463" w:rsidRDefault="00154407" w:rsidP="000A0750">
            <w:pPr>
              <w:rPr>
                <w:rFonts w:asciiTheme="minorHAnsi" w:hAnsiTheme="minorHAnsi"/>
                <w:kern w:val="2"/>
                <w:sz w:val="22"/>
                <w:szCs w:val="22"/>
                <w:lang w:val="en-GB"/>
              </w:rPr>
            </w:pPr>
            <w:r w:rsidRPr="00503463">
              <w:rPr>
                <w:rFonts w:asciiTheme="minorHAnsi" w:hAnsiTheme="minorHAnsi"/>
                <w:kern w:val="2"/>
                <w:sz w:val="22"/>
                <w:szCs w:val="22"/>
                <w:lang w:val="en-GB"/>
              </w:rPr>
              <w:t>Passenger Capacity</w:t>
            </w:r>
          </w:p>
        </w:tc>
        <w:tc>
          <w:tcPr>
            <w:tcW w:w="5367" w:type="dxa"/>
            <w:shd w:val="clear" w:color="auto" w:fill="FFFFFF" w:themeFill="background1"/>
          </w:tcPr>
          <w:p w14:paraId="161DB8DE" w14:textId="77777777" w:rsidR="00154407" w:rsidRPr="00503463" w:rsidRDefault="00154407" w:rsidP="000A0750">
            <w:pPr>
              <w:numPr>
                <w:ilvl w:val="0"/>
                <w:numId w:val="4"/>
              </w:numPr>
              <w:rPr>
                <w:rFonts w:asciiTheme="minorHAnsi" w:hAnsiTheme="minorHAnsi"/>
                <w:kern w:val="2"/>
                <w:sz w:val="22"/>
                <w:szCs w:val="22"/>
                <w:lang w:val="en-GB" w:eastAsia="ko-KR"/>
              </w:rPr>
            </w:pPr>
            <w:r w:rsidRPr="00503463">
              <w:rPr>
                <w:rFonts w:asciiTheme="minorHAnsi" w:hAnsiTheme="minorHAnsi"/>
                <w:kern w:val="2"/>
                <w:sz w:val="22"/>
                <w:szCs w:val="22"/>
                <w:lang w:val="en-GB" w:eastAsia="ko-KR"/>
              </w:rPr>
              <w:t>Required passenger capacity stated in their quotation</w:t>
            </w:r>
            <w:r>
              <w:rPr>
                <w:rFonts w:asciiTheme="minorHAnsi" w:hAnsiTheme="minorHAnsi"/>
                <w:kern w:val="2"/>
                <w:sz w:val="22"/>
                <w:szCs w:val="22"/>
                <w:lang w:val="en-GB" w:eastAsia="ko-KR"/>
              </w:rPr>
              <w:t xml:space="preserve"> should be more than 150 pax. </w:t>
            </w:r>
          </w:p>
        </w:tc>
        <w:tc>
          <w:tcPr>
            <w:tcW w:w="1360" w:type="dxa"/>
            <w:shd w:val="clear" w:color="auto" w:fill="FFFFFF" w:themeFill="background1"/>
            <w:vAlign w:val="center"/>
          </w:tcPr>
          <w:p w14:paraId="0D49E63B" w14:textId="77777777" w:rsidR="00154407" w:rsidRPr="00503463" w:rsidRDefault="00154407" w:rsidP="000A0750">
            <w:pPr>
              <w:jc w:val="center"/>
              <w:rPr>
                <w:rFonts w:asciiTheme="minorHAnsi" w:hAnsiTheme="minorHAnsi"/>
                <w:kern w:val="2"/>
                <w:sz w:val="22"/>
                <w:szCs w:val="22"/>
                <w:lang w:val="en-GB"/>
              </w:rPr>
            </w:pPr>
            <w:r>
              <w:rPr>
                <w:rFonts w:asciiTheme="minorHAnsi" w:hAnsiTheme="minorHAnsi"/>
                <w:kern w:val="2"/>
                <w:sz w:val="22"/>
                <w:szCs w:val="22"/>
                <w:lang w:val="en-GB"/>
              </w:rPr>
              <w:t>20</w:t>
            </w:r>
          </w:p>
        </w:tc>
      </w:tr>
      <w:tr w:rsidR="00154407" w:rsidRPr="00AF626D" w14:paraId="7FA398C5" w14:textId="77777777" w:rsidTr="000A0750">
        <w:trPr>
          <w:cantSplit/>
          <w:tblHeader/>
        </w:trPr>
        <w:tc>
          <w:tcPr>
            <w:tcW w:w="2430" w:type="dxa"/>
            <w:shd w:val="clear" w:color="auto" w:fill="FFFFFF" w:themeFill="background1"/>
            <w:vAlign w:val="center"/>
          </w:tcPr>
          <w:p w14:paraId="3E749BBF" w14:textId="77777777" w:rsidR="00154407" w:rsidRPr="00503463" w:rsidRDefault="00154407" w:rsidP="000A0750">
            <w:pPr>
              <w:rPr>
                <w:rFonts w:asciiTheme="minorHAnsi" w:hAnsiTheme="minorHAnsi"/>
                <w:kern w:val="2"/>
                <w:sz w:val="22"/>
                <w:szCs w:val="22"/>
                <w:lang w:val="en-GB"/>
              </w:rPr>
            </w:pPr>
            <w:r w:rsidRPr="00503463">
              <w:rPr>
                <w:rFonts w:asciiTheme="minorHAnsi" w:hAnsiTheme="minorHAnsi"/>
                <w:kern w:val="2"/>
                <w:sz w:val="22"/>
                <w:szCs w:val="22"/>
                <w:lang w:val="en-GB"/>
              </w:rPr>
              <w:t>Aircraft Specification</w:t>
            </w:r>
          </w:p>
        </w:tc>
        <w:tc>
          <w:tcPr>
            <w:tcW w:w="5367" w:type="dxa"/>
            <w:shd w:val="clear" w:color="auto" w:fill="FFFFFF" w:themeFill="background1"/>
          </w:tcPr>
          <w:p w14:paraId="1A87B80B" w14:textId="77777777" w:rsidR="00154407" w:rsidRPr="00503463" w:rsidRDefault="00154407" w:rsidP="000A0750">
            <w:pPr>
              <w:numPr>
                <w:ilvl w:val="0"/>
                <w:numId w:val="4"/>
              </w:numPr>
              <w:rPr>
                <w:rFonts w:asciiTheme="minorHAnsi" w:hAnsiTheme="minorHAnsi"/>
                <w:kern w:val="2"/>
                <w:sz w:val="22"/>
                <w:szCs w:val="22"/>
                <w:lang w:val="en-GB" w:eastAsia="ko-KR"/>
              </w:rPr>
            </w:pPr>
            <w:r w:rsidRPr="00503463">
              <w:rPr>
                <w:rFonts w:asciiTheme="minorHAnsi" w:hAnsiTheme="minorHAnsi"/>
                <w:kern w:val="2"/>
                <w:sz w:val="22"/>
                <w:szCs w:val="22"/>
                <w:lang w:val="en-GB" w:eastAsia="ko-KR"/>
              </w:rPr>
              <w:t xml:space="preserve">Must have a valid </w:t>
            </w:r>
          </w:p>
          <w:p w14:paraId="63AC46AD" w14:textId="52FC12B3" w:rsidR="00154407" w:rsidRPr="00503463" w:rsidRDefault="00154407" w:rsidP="000A0750">
            <w:pPr>
              <w:ind w:left="720"/>
              <w:rPr>
                <w:rFonts w:asciiTheme="minorHAnsi" w:hAnsiTheme="minorHAnsi"/>
                <w:kern w:val="2"/>
                <w:sz w:val="22"/>
                <w:szCs w:val="22"/>
                <w:lang w:val="en-GB" w:eastAsia="ko-KR"/>
              </w:rPr>
            </w:pPr>
            <w:r>
              <w:rPr>
                <w:rFonts w:asciiTheme="minorHAnsi" w:hAnsiTheme="minorHAnsi"/>
                <w:kern w:val="2"/>
                <w:sz w:val="22"/>
                <w:szCs w:val="22"/>
                <w:lang w:val="en-GB" w:eastAsia="ko-KR"/>
              </w:rPr>
              <w:t>-</w:t>
            </w:r>
            <w:r w:rsidRPr="00503463">
              <w:rPr>
                <w:rFonts w:asciiTheme="minorHAnsi" w:hAnsiTheme="minorHAnsi"/>
                <w:kern w:val="2"/>
                <w:sz w:val="22"/>
                <w:szCs w:val="22"/>
                <w:lang w:val="en-GB" w:eastAsia="ko-KR"/>
              </w:rPr>
              <w:t>Certificate of Registration</w:t>
            </w:r>
          </w:p>
          <w:p w14:paraId="63203C07" w14:textId="77777777" w:rsidR="00154407" w:rsidRPr="00503463" w:rsidRDefault="00154407" w:rsidP="000A0750">
            <w:pPr>
              <w:ind w:left="720"/>
              <w:rPr>
                <w:rFonts w:asciiTheme="minorHAnsi" w:hAnsiTheme="minorHAnsi"/>
                <w:kern w:val="2"/>
                <w:sz w:val="22"/>
                <w:szCs w:val="22"/>
                <w:lang w:val="en-GB" w:eastAsia="ko-KR"/>
              </w:rPr>
            </w:pPr>
            <w:r>
              <w:rPr>
                <w:rFonts w:asciiTheme="minorHAnsi" w:hAnsiTheme="minorHAnsi"/>
                <w:kern w:val="2"/>
                <w:sz w:val="22"/>
                <w:szCs w:val="22"/>
                <w:lang w:val="en-GB" w:eastAsia="ko-KR"/>
              </w:rPr>
              <w:t>-</w:t>
            </w:r>
            <w:r w:rsidRPr="00503463">
              <w:rPr>
                <w:rFonts w:asciiTheme="minorHAnsi" w:hAnsiTheme="minorHAnsi"/>
                <w:kern w:val="2"/>
                <w:sz w:val="22"/>
                <w:szCs w:val="22"/>
                <w:lang w:val="en-GB" w:eastAsia="ko-KR"/>
              </w:rPr>
              <w:t>Certificate of Airworthiness</w:t>
            </w:r>
          </w:p>
          <w:p w14:paraId="66ABC8EF" w14:textId="77777777" w:rsidR="00154407" w:rsidRPr="00503463" w:rsidRDefault="00154407" w:rsidP="000A0750">
            <w:pPr>
              <w:ind w:left="720"/>
              <w:rPr>
                <w:rFonts w:asciiTheme="minorHAnsi" w:hAnsiTheme="minorHAnsi"/>
                <w:kern w:val="2"/>
                <w:sz w:val="22"/>
                <w:szCs w:val="22"/>
                <w:lang w:val="en-GB" w:eastAsia="ko-KR"/>
              </w:rPr>
            </w:pPr>
            <w:r>
              <w:rPr>
                <w:rFonts w:asciiTheme="minorHAnsi" w:hAnsiTheme="minorHAnsi"/>
                <w:kern w:val="2"/>
                <w:sz w:val="22"/>
                <w:szCs w:val="22"/>
                <w:lang w:val="en-GB" w:eastAsia="ko-KR"/>
              </w:rPr>
              <w:t>-</w:t>
            </w:r>
            <w:r w:rsidRPr="00503463">
              <w:rPr>
                <w:rFonts w:asciiTheme="minorHAnsi" w:hAnsiTheme="minorHAnsi"/>
                <w:kern w:val="2"/>
                <w:sz w:val="22"/>
                <w:szCs w:val="22"/>
                <w:lang w:val="en-GB" w:eastAsia="ko-KR"/>
              </w:rPr>
              <w:t>Insurance</w:t>
            </w:r>
          </w:p>
          <w:p w14:paraId="67486458" w14:textId="77777777" w:rsidR="00154407" w:rsidRPr="00503463" w:rsidRDefault="00154407" w:rsidP="000A0750">
            <w:pPr>
              <w:ind w:left="720"/>
              <w:rPr>
                <w:rFonts w:asciiTheme="minorHAnsi" w:hAnsiTheme="minorHAnsi"/>
                <w:kern w:val="2"/>
                <w:sz w:val="22"/>
                <w:szCs w:val="22"/>
                <w:lang w:val="en-GB" w:eastAsia="ko-KR"/>
              </w:rPr>
            </w:pPr>
            <w:r w:rsidRPr="00503463">
              <w:rPr>
                <w:rFonts w:asciiTheme="minorHAnsi" w:hAnsiTheme="minorHAnsi"/>
                <w:kern w:val="2"/>
                <w:sz w:val="22"/>
                <w:szCs w:val="22"/>
                <w:lang w:val="en-GB" w:eastAsia="ko-KR"/>
              </w:rPr>
              <w:t>AOC / FAOC (Optional)</w:t>
            </w:r>
          </w:p>
        </w:tc>
        <w:tc>
          <w:tcPr>
            <w:tcW w:w="1360" w:type="dxa"/>
            <w:shd w:val="clear" w:color="auto" w:fill="FFFFFF" w:themeFill="background1"/>
            <w:vAlign w:val="center"/>
          </w:tcPr>
          <w:p w14:paraId="5F3E76E8" w14:textId="74F6F261" w:rsidR="00154407" w:rsidRPr="00503463" w:rsidRDefault="00BE71BE" w:rsidP="000A0750">
            <w:pPr>
              <w:jc w:val="center"/>
              <w:rPr>
                <w:rFonts w:asciiTheme="minorHAnsi" w:hAnsiTheme="minorHAnsi"/>
                <w:kern w:val="2"/>
                <w:sz w:val="22"/>
                <w:szCs w:val="22"/>
                <w:lang w:val="en-GB"/>
              </w:rPr>
            </w:pPr>
            <w:r>
              <w:rPr>
                <w:rFonts w:asciiTheme="minorHAnsi" w:hAnsiTheme="minorHAnsi"/>
                <w:kern w:val="2"/>
                <w:sz w:val="22"/>
                <w:szCs w:val="22"/>
                <w:lang w:val="en-GB"/>
              </w:rPr>
              <w:t>30</w:t>
            </w:r>
          </w:p>
          <w:p w14:paraId="7A64948B" w14:textId="77777777" w:rsidR="00154407" w:rsidRPr="00503463" w:rsidRDefault="00154407" w:rsidP="000A0750">
            <w:pPr>
              <w:jc w:val="center"/>
              <w:rPr>
                <w:rFonts w:asciiTheme="minorHAnsi" w:hAnsiTheme="minorHAnsi"/>
                <w:kern w:val="2"/>
                <w:sz w:val="22"/>
                <w:szCs w:val="22"/>
                <w:lang w:val="en-GB"/>
              </w:rPr>
            </w:pPr>
          </w:p>
        </w:tc>
      </w:tr>
      <w:tr w:rsidR="00BE71BE" w:rsidRPr="00AF626D" w14:paraId="3097B019" w14:textId="77777777" w:rsidTr="000A0750">
        <w:trPr>
          <w:cantSplit/>
          <w:tblHeader/>
        </w:trPr>
        <w:tc>
          <w:tcPr>
            <w:tcW w:w="2430" w:type="dxa"/>
            <w:shd w:val="clear" w:color="auto" w:fill="FFFFFF" w:themeFill="background1"/>
            <w:vAlign w:val="center"/>
          </w:tcPr>
          <w:p w14:paraId="3412182E" w14:textId="0A65C0EC" w:rsidR="00BE71BE" w:rsidRPr="00503463" w:rsidRDefault="002D4B3D" w:rsidP="000A0750">
            <w:pPr>
              <w:rPr>
                <w:rFonts w:asciiTheme="minorHAnsi" w:hAnsiTheme="minorHAnsi"/>
                <w:kern w:val="2"/>
                <w:sz w:val="22"/>
                <w:szCs w:val="22"/>
                <w:lang w:val="en-GB"/>
              </w:rPr>
            </w:pPr>
            <w:r>
              <w:rPr>
                <w:rFonts w:asciiTheme="minorHAnsi" w:hAnsiTheme="minorHAnsi"/>
                <w:kern w:val="2"/>
                <w:sz w:val="22"/>
                <w:szCs w:val="22"/>
                <w:lang w:val="en-GB"/>
              </w:rPr>
              <w:t xml:space="preserve">Airline </w:t>
            </w:r>
            <w:r w:rsidR="00BE71BE">
              <w:rPr>
                <w:rFonts w:asciiTheme="minorHAnsi" w:hAnsiTheme="minorHAnsi"/>
                <w:kern w:val="2"/>
                <w:sz w:val="22"/>
                <w:szCs w:val="22"/>
                <w:lang w:val="en-GB"/>
              </w:rPr>
              <w:t>Personnel Support</w:t>
            </w:r>
            <w:r>
              <w:rPr>
                <w:rFonts w:asciiTheme="minorHAnsi" w:hAnsiTheme="minorHAnsi"/>
                <w:kern w:val="2"/>
                <w:sz w:val="22"/>
                <w:szCs w:val="22"/>
                <w:lang w:val="en-GB"/>
              </w:rPr>
              <w:t xml:space="preserve"> (Virtual)</w:t>
            </w:r>
          </w:p>
        </w:tc>
        <w:tc>
          <w:tcPr>
            <w:tcW w:w="5367" w:type="dxa"/>
            <w:shd w:val="clear" w:color="auto" w:fill="FFFFFF" w:themeFill="background1"/>
          </w:tcPr>
          <w:p w14:paraId="1EAF116C" w14:textId="2FD3CD32" w:rsidR="00BE71BE" w:rsidRDefault="00BE71BE" w:rsidP="000A0750">
            <w:pPr>
              <w:numPr>
                <w:ilvl w:val="0"/>
                <w:numId w:val="4"/>
              </w:numPr>
              <w:rPr>
                <w:rFonts w:asciiTheme="minorHAnsi" w:hAnsiTheme="minorHAnsi"/>
                <w:kern w:val="2"/>
                <w:sz w:val="22"/>
                <w:szCs w:val="22"/>
                <w:lang w:val="en-GB" w:eastAsia="ko-KR"/>
              </w:rPr>
            </w:pPr>
            <w:bookmarkStart w:id="9" w:name="OLE_LINK4"/>
            <w:r>
              <w:rPr>
                <w:rFonts w:asciiTheme="minorHAnsi" w:hAnsiTheme="minorHAnsi"/>
                <w:kern w:val="2"/>
                <w:sz w:val="22"/>
                <w:szCs w:val="22"/>
                <w:lang w:val="en-GB" w:eastAsia="ko-KR"/>
              </w:rPr>
              <w:t xml:space="preserve">Need </w:t>
            </w:r>
            <w:r w:rsidR="009027FB">
              <w:rPr>
                <w:rFonts w:asciiTheme="minorHAnsi" w:hAnsiTheme="minorHAnsi"/>
                <w:kern w:val="2"/>
                <w:sz w:val="22"/>
                <w:szCs w:val="22"/>
                <w:lang w:val="en-GB" w:eastAsia="ko-KR"/>
              </w:rPr>
              <w:t xml:space="preserve">1 </w:t>
            </w:r>
            <w:r w:rsidR="002D4B3D">
              <w:rPr>
                <w:rFonts w:asciiTheme="minorHAnsi" w:hAnsiTheme="minorHAnsi"/>
                <w:kern w:val="2"/>
                <w:sz w:val="22"/>
                <w:szCs w:val="22"/>
                <w:lang w:val="en-GB" w:eastAsia="ko-KR"/>
              </w:rPr>
              <w:t xml:space="preserve">airline </w:t>
            </w:r>
            <w:r w:rsidR="009027FB">
              <w:rPr>
                <w:rFonts w:asciiTheme="minorHAnsi" w:hAnsiTheme="minorHAnsi"/>
                <w:kern w:val="2"/>
                <w:sz w:val="22"/>
                <w:szCs w:val="22"/>
                <w:lang w:val="en-GB" w:eastAsia="ko-KR"/>
              </w:rPr>
              <w:t>personnel</w:t>
            </w:r>
            <w:r>
              <w:rPr>
                <w:rFonts w:asciiTheme="minorHAnsi" w:hAnsiTheme="minorHAnsi"/>
                <w:kern w:val="2"/>
                <w:sz w:val="22"/>
                <w:szCs w:val="22"/>
                <w:lang w:val="en-GB" w:eastAsia="ko-KR"/>
              </w:rPr>
              <w:t xml:space="preserve"> support</w:t>
            </w:r>
            <w:r w:rsidR="009027FB">
              <w:rPr>
                <w:rFonts w:asciiTheme="minorHAnsi" w:hAnsiTheme="minorHAnsi"/>
                <w:kern w:val="2"/>
                <w:sz w:val="22"/>
                <w:szCs w:val="22"/>
                <w:lang w:val="en-GB" w:eastAsia="ko-KR"/>
              </w:rPr>
              <w:t>:</w:t>
            </w:r>
          </w:p>
          <w:p w14:paraId="4F84348E" w14:textId="26875151" w:rsidR="00BE71BE" w:rsidRPr="00503463" w:rsidRDefault="00BE71BE" w:rsidP="00BE71BE">
            <w:pPr>
              <w:ind w:left="720"/>
              <w:rPr>
                <w:rFonts w:asciiTheme="minorHAnsi" w:hAnsiTheme="minorHAnsi"/>
                <w:kern w:val="2"/>
                <w:sz w:val="22"/>
                <w:szCs w:val="22"/>
                <w:lang w:val="en-GB" w:eastAsia="ko-KR"/>
              </w:rPr>
            </w:pPr>
            <w:r>
              <w:rPr>
                <w:rFonts w:asciiTheme="minorHAnsi" w:hAnsiTheme="minorHAnsi"/>
                <w:kern w:val="2"/>
                <w:sz w:val="22"/>
                <w:szCs w:val="22"/>
                <w:lang w:val="en-GB" w:eastAsia="ko-KR"/>
              </w:rPr>
              <w:t>-</w:t>
            </w:r>
            <w:r w:rsidR="002D4B3D">
              <w:rPr>
                <w:rFonts w:asciiTheme="minorHAnsi" w:hAnsiTheme="minorHAnsi"/>
                <w:kern w:val="2"/>
                <w:sz w:val="22"/>
                <w:szCs w:val="22"/>
                <w:lang w:val="en-GB" w:eastAsia="ko-KR"/>
              </w:rPr>
              <w:t>Be av</w:t>
            </w:r>
            <w:r w:rsidR="009027FB">
              <w:rPr>
                <w:rFonts w:asciiTheme="minorHAnsi" w:hAnsiTheme="minorHAnsi"/>
                <w:kern w:val="2"/>
                <w:sz w:val="22"/>
                <w:szCs w:val="22"/>
                <w:lang w:val="en-GB" w:eastAsia="ko-KR"/>
              </w:rPr>
              <w:t>ailable 6 hours prior to scheduled charter flights.</w:t>
            </w:r>
          </w:p>
          <w:p w14:paraId="52DAAE62" w14:textId="3C2F621F" w:rsidR="00BE71BE" w:rsidRPr="00503463" w:rsidRDefault="00BE71BE" w:rsidP="00BE71BE">
            <w:pPr>
              <w:ind w:left="720"/>
              <w:rPr>
                <w:rFonts w:asciiTheme="minorHAnsi" w:hAnsiTheme="minorHAnsi"/>
                <w:kern w:val="2"/>
                <w:sz w:val="22"/>
                <w:szCs w:val="22"/>
                <w:lang w:val="en-GB" w:eastAsia="ko-KR"/>
              </w:rPr>
            </w:pPr>
            <w:r>
              <w:rPr>
                <w:rFonts w:asciiTheme="minorHAnsi" w:hAnsiTheme="minorHAnsi"/>
                <w:kern w:val="2"/>
                <w:sz w:val="22"/>
                <w:szCs w:val="22"/>
                <w:lang w:val="en-GB" w:eastAsia="ko-KR"/>
              </w:rPr>
              <w:t>-</w:t>
            </w:r>
            <w:r w:rsidR="009027FB">
              <w:rPr>
                <w:rFonts w:asciiTheme="minorHAnsi" w:hAnsiTheme="minorHAnsi"/>
                <w:kern w:val="2"/>
                <w:sz w:val="22"/>
                <w:szCs w:val="22"/>
                <w:lang w:val="en-GB" w:eastAsia="ko-KR"/>
              </w:rPr>
              <w:t xml:space="preserve"> Assists with last</w:t>
            </w:r>
            <w:r w:rsidR="002D4B3D">
              <w:rPr>
                <w:rFonts w:asciiTheme="minorHAnsi" w:hAnsiTheme="minorHAnsi"/>
                <w:kern w:val="2"/>
                <w:sz w:val="22"/>
                <w:szCs w:val="22"/>
                <w:lang w:val="en-GB" w:eastAsia="ko-KR"/>
              </w:rPr>
              <w:t>-</w:t>
            </w:r>
            <w:r w:rsidR="009027FB">
              <w:rPr>
                <w:rFonts w:asciiTheme="minorHAnsi" w:hAnsiTheme="minorHAnsi"/>
                <w:kern w:val="2"/>
                <w:sz w:val="22"/>
                <w:szCs w:val="22"/>
                <w:lang w:val="en-GB" w:eastAsia="ko-KR"/>
              </w:rPr>
              <w:t>minutes booking and operational changes</w:t>
            </w:r>
            <w:r w:rsidR="003653AE">
              <w:rPr>
                <w:rFonts w:asciiTheme="minorHAnsi" w:hAnsiTheme="minorHAnsi"/>
                <w:kern w:val="2"/>
                <w:sz w:val="22"/>
                <w:szCs w:val="22"/>
                <w:lang w:val="en-GB" w:eastAsia="ko-KR"/>
              </w:rPr>
              <w:t>.</w:t>
            </w:r>
          </w:p>
          <w:p w14:paraId="3536799F" w14:textId="73B586DF" w:rsidR="00BE71BE" w:rsidRPr="009027FB" w:rsidRDefault="00BE71BE" w:rsidP="009027FB">
            <w:pPr>
              <w:ind w:left="720"/>
              <w:rPr>
                <w:rFonts w:asciiTheme="minorHAnsi" w:hAnsiTheme="minorHAnsi"/>
                <w:kern w:val="2"/>
                <w:sz w:val="22"/>
                <w:szCs w:val="22"/>
                <w:lang w:val="en-GB" w:eastAsia="ko-KR"/>
              </w:rPr>
            </w:pPr>
            <w:r>
              <w:rPr>
                <w:rFonts w:asciiTheme="minorHAnsi" w:hAnsiTheme="minorHAnsi"/>
                <w:kern w:val="2"/>
                <w:sz w:val="22"/>
                <w:szCs w:val="22"/>
                <w:lang w:val="en-GB" w:eastAsia="ko-KR"/>
              </w:rPr>
              <w:t>-</w:t>
            </w:r>
            <w:r w:rsidR="002D4B3D">
              <w:rPr>
                <w:rFonts w:asciiTheme="minorHAnsi" w:hAnsiTheme="minorHAnsi"/>
                <w:kern w:val="2"/>
                <w:sz w:val="22"/>
                <w:szCs w:val="22"/>
                <w:lang w:val="en-GB" w:eastAsia="ko-KR"/>
              </w:rPr>
              <w:t xml:space="preserve">Handle </w:t>
            </w:r>
            <w:r w:rsidR="009027FB">
              <w:rPr>
                <w:rFonts w:asciiTheme="minorHAnsi" w:hAnsiTheme="minorHAnsi"/>
                <w:kern w:val="2"/>
                <w:sz w:val="22"/>
                <w:szCs w:val="22"/>
                <w:lang w:val="en-GB" w:eastAsia="ko-KR"/>
              </w:rPr>
              <w:t>Paperwork and compliance</w:t>
            </w:r>
            <w:bookmarkEnd w:id="9"/>
            <w:r w:rsidR="002D4B3D">
              <w:rPr>
                <w:rFonts w:asciiTheme="minorHAnsi" w:hAnsiTheme="minorHAnsi"/>
                <w:kern w:val="2"/>
                <w:sz w:val="22"/>
                <w:szCs w:val="22"/>
                <w:lang w:val="en-GB" w:eastAsia="ko-KR"/>
              </w:rPr>
              <w:t xml:space="preserve"> task</w:t>
            </w:r>
          </w:p>
        </w:tc>
        <w:tc>
          <w:tcPr>
            <w:tcW w:w="1360" w:type="dxa"/>
            <w:shd w:val="clear" w:color="auto" w:fill="FFFFFF" w:themeFill="background1"/>
            <w:vAlign w:val="center"/>
          </w:tcPr>
          <w:p w14:paraId="05E4AB99" w14:textId="7D187629" w:rsidR="00BE71BE" w:rsidRPr="00503463" w:rsidRDefault="00191749" w:rsidP="000A0750">
            <w:pPr>
              <w:jc w:val="center"/>
              <w:rPr>
                <w:rFonts w:asciiTheme="minorHAnsi" w:hAnsiTheme="minorHAnsi"/>
                <w:kern w:val="2"/>
                <w:sz w:val="22"/>
                <w:szCs w:val="22"/>
                <w:lang w:val="en-GB"/>
              </w:rPr>
            </w:pPr>
            <w:r>
              <w:rPr>
                <w:rFonts w:asciiTheme="minorHAnsi" w:hAnsiTheme="minorHAnsi"/>
                <w:kern w:val="2"/>
                <w:sz w:val="22"/>
                <w:szCs w:val="22"/>
                <w:lang w:val="en-GB"/>
              </w:rPr>
              <w:t>2</w:t>
            </w:r>
            <w:r w:rsidR="009027FB">
              <w:rPr>
                <w:rFonts w:asciiTheme="minorHAnsi" w:hAnsiTheme="minorHAnsi"/>
                <w:kern w:val="2"/>
                <w:sz w:val="22"/>
                <w:szCs w:val="22"/>
                <w:lang w:val="en-GB"/>
              </w:rPr>
              <w:t>0</w:t>
            </w:r>
          </w:p>
        </w:tc>
      </w:tr>
      <w:tr w:rsidR="00154407" w:rsidRPr="00AF626D" w14:paraId="541B3F18" w14:textId="77777777" w:rsidTr="000A0750">
        <w:trPr>
          <w:cantSplit/>
          <w:tblHeader/>
        </w:trPr>
        <w:tc>
          <w:tcPr>
            <w:tcW w:w="2430" w:type="dxa"/>
            <w:shd w:val="clear" w:color="auto" w:fill="FFFFFF" w:themeFill="background1"/>
            <w:vAlign w:val="center"/>
          </w:tcPr>
          <w:p w14:paraId="4228BC92" w14:textId="77777777" w:rsidR="00154407" w:rsidRPr="00503463" w:rsidRDefault="00154407" w:rsidP="000A0750">
            <w:pPr>
              <w:rPr>
                <w:rFonts w:asciiTheme="minorHAnsi" w:hAnsiTheme="minorHAnsi"/>
                <w:kern w:val="2"/>
                <w:sz w:val="22"/>
                <w:szCs w:val="22"/>
                <w:lang w:val="en-GB"/>
              </w:rPr>
            </w:pPr>
            <w:r w:rsidRPr="00503463">
              <w:rPr>
                <w:rFonts w:asciiTheme="minorHAnsi" w:hAnsiTheme="minorHAnsi"/>
                <w:kern w:val="2"/>
                <w:sz w:val="22"/>
                <w:szCs w:val="22"/>
                <w:lang w:val="en-GB"/>
              </w:rPr>
              <w:t xml:space="preserve">Aircraft </w:t>
            </w:r>
          </w:p>
        </w:tc>
        <w:tc>
          <w:tcPr>
            <w:tcW w:w="5367" w:type="dxa"/>
            <w:shd w:val="clear" w:color="auto" w:fill="FFFFFF" w:themeFill="background1"/>
          </w:tcPr>
          <w:p w14:paraId="2FD70262" w14:textId="77777777" w:rsidR="00154407" w:rsidRPr="00503463" w:rsidRDefault="00154407" w:rsidP="000A0750">
            <w:pPr>
              <w:numPr>
                <w:ilvl w:val="0"/>
                <w:numId w:val="4"/>
              </w:numPr>
              <w:rPr>
                <w:rFonts w:asciiTheme="minorHAnsi" w:hAnsiTheme="minorHAnsi"/>
                <w:kern w:val="2"/>
                <w:sz w:val="22"/>
                <w:szCs w:val="22"/>
                <w:lang w:val="en-GB" w:eastAsia="ko-KR"/>
              </w:rPr>
            </w:pPr>
            <w:r w:rsidRPr="00503463">
              <w:rPr>
                <w:rFonts w:asciiTheme="minorHAnsi" w:hAnsiTheme="minorHAnsi"/>
                <w:kern w:val="2"/>
                <w:sz w:val="22"/>
                <w:szCs w:val="22"/>
                <w:lang w:val="en-GB" w:eastAsia="ko-KR"/>
              </w:rPr>
              <w:t>Maximum Take Off Weight</w:t>
            </w:r>
            <w:r>
              <w:rPr>
                <w:rFonts w:asciiTheme="minorHAnsi" w:hAnsiTheme="minorHAnsi"/>
                <w:kern w:val="2"/>
                <w:sz w:val="22"/>
                <w:szCs w:val="22"/>
                <w:lang w:val="en-GB" w:eastAsia="ko-KR"/>
              </w:rPr>
              <w:t xml:space="preserve"> to follow Civil Aviation Authority of Kiribati requirements. </w:t>
            </w:r>
          </w:p>
        </w:tc>
        <w:tc>
          <w:tcPr>
            <w:tcW w:w="1360" w:type="dxa"/>
            <w:shd w:val="clear" w:color="auto" w:fill="FFFFFF" w:themeFill="background1"/>
            <w:vAlign w:val="center"/>
          </w:tcPr>
          <w:p w14:paraId="66833F2B" w14:textId="77777777" w:rsidR="00154407" w:rsidRPr="00503463" w:rsidRDefault="00154407" w:rsidP="000A0750">
            <w:pPr>
              <w:jc w:val="center"/>
              <w:rPr>
                <w:rFonts w:asciiTheme="minorHAnsi" w:hAnsiTheme="minorHAnsi"/>
                <w:kern w:val="2"/>
                <w:sz w:val="22"/>
                <w:szCs w:val="22"/>
                <w:lang w:val="en-GB"/>
              </w:rPr>
            </w:pPr>
            <w:r w:rsidRPr="00503463">
              <w:rPr>
                <w:rFonts w:asciiTheme="minorHAnsi" w:hAnsiTheme="minorHAnsi"/>
                <w:kern w:val="2"/>
                <w:sz w:val="22"/>
                <w:szCs w:val="22"/>
                <w:lang w:val="en-GB"/>
              </w:rPr>
              <w:t>1</w:t>
            </w:r>
            <w:r>
              <w:rPr>
                <w:rFonts w:asciiTheme="minorHAnsi" w:hAnsiTheme="minorHAnsi"/>
                <w:kern w:val="2"/>
                <w:sz w:val="22"/>
                <w:szCs w:val="22"/>
                <w:lang w:val="en-GB"/>
              </w:rPr>
              <w:t>0</w:t>
            </w:r>
          </w:p>
        </w:tc>
      </w:tr>
      <w:tr w:rsidR="00154407" w:rsidRPr="00AF626D" w14:paraId="6670E0EB" w14:textId="77777777" w:rsidTr="000A0750">
        <w:trPr>
          <w:cantSplit/>
          <w:trHeight w:val="650"/>
          <w:tblHeader/>
        </w:trPr>
        <w:tc>
          <w:tcPr>
            <w:tcW w:w="7797" w:type="dxa"/>
            <w:gridSpan w:val="2"/>
            <w:shd w:val="clear" w:color="auto" w:fill="FFFFFF" w:themeFill="background1"/>
            <w:vAlign w:val="center"/>
          </w:tcPr>
          <w:p w14:paraId="345059D4" w14:textId="77777777" w:rsidR="00154407" w:rsidRPr="00AF626D" w:rsidRDefault="00154407" w:rsidP="000A0750">
            <w:pPr>
              <w:jc w:val="both"/>
              <w:rPr>
                <w:rFonts w:ascii="Calibri" w:hAnsi="Calibri" w:cs="Calibri"/>
                <w:kern w:val="2"/>
                <w:lang w:val="en-GB" w:eastAsia="ko-KR"/>
              </w:rPr>
            </w:pPr>
            <w:r w:rsidRPr="00AF626D">
              <w:rPr>
                <w:rFonts w:ascii="Calibri" w:hAnsi="Calibri" w:cs="Calibri"/>
                <w:b/>
                <w:kern w:val="2"/>
                <w:lang w:val="en-GB" w:eastAsia="ko-KR"/>
              </w:rPr>
              <w:t>Total Possible Technical Score</w:t>
            </w:r>
          </w:p>
        </w:tc>
        <w:tc>
          <w:tcPr>
            <w:tcW w:w="1360" w:type="dxa"/>
            <w:shd w:val="clear" w:color="auto" w:fill="FFFFFF" w:themeFill="background1"/>
            <w:vAlign w:val="center"/>
          </w:tcPr>
          <w:p w14:paraId="0992F941" w14:textId="77777777" w:rsidR="00154407" w:rsidRPr="00AF626D" w:rsidRDefault="00154407" w:rsidP="000A0750">
            <w:pPr>
              <w:jc w:val="center"/>
              <w:rPr>
                <w:rFonts w:ascii="Calibri" w:hAnsi="Calibri" w:cs="Calibri"/>
                <w:b/>
                <w:kern w:val="2"/>
                <w:lang w:val="en-GB" w:eastAsia="ko-KR"/>
              </w:rPr>
            </w:pPr>
            <w:r w:rsidRPr="00AF626D">
              <w:rPr>
                <w:rFonts w:ascii="Calibri" w:hAnsi="Calibri" w:cs="Calibri"/>
                <w:b/>
                <w:kern w:val="2"/>
                <w:lang w:val="en-GB" w:eastAsia="ko-KR"/>
              </w:rPr>
              <w:t>100</w:t>
            </w:r>
          </w:p>
        </w:tc>
      </w:tr>
    </w:tbl>
    <w:p w14:paraId="37186D00" w14:textId="77777777" w:rsidR="002D4B3D" w:rsidRPr="002D4B3D" w:rsidRDefault="002D4B3D" w:rsidP="002D4B3D">
      <w:pPr>
        <w:spacing w:before="120"/>
        <w:rPr>
          <w:rFonts w:ascii="Calibri" w:hAnsi="Calibri" w:cs="Calibri"/>
          <w:lang w:val="en-GB" w:eastAsia="ko-KR"/>
        </w:rPr>
      </w:pPr>
    </w:p>
    <w:p w14:paraId="61DCED84" w14:textId="25938874"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lastRenderedPageBreak/>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(ts * tw) + (</w:t>
      </w:r>
      <w:ins w:id="14" w:author="Sven Erik" w:date="2020-08-26T15:42:00Z">
        <w:r w:rsidR="00D87E1D">
          <w:rPr>
            <w:rFonts w:ascii="Calibri" w:hAnsi="Calibri"/>
            <w:b/>
            <w:lang w:val="en-GB"/>
          </w:rPr>
          <w:t>(</w:t>
        </w:r>
      </w:ins>
      <w:r w:rsidRPr="00784610">
        <w:rPr>
          <w:rFonts w:ascii="Calibri" w:hAnsi="Calibri"/>
          <w:b/>
          <w:lang w:val="en-GB"/>
        </w:rPr>
        <w:t>tc / lc</w:t>
      </w:r>
      <w:ins w:id="15" w:author="Sven Erik" w:date="2020-08-26T15:42:00Z">
        <w:r w:rsidR="00D87E1D">
          <w:rPr>
            <w:rFonts w:ascii="Calibri" w:hAnsi="Calibri"/>
            <w:b/>
            <w:lang w:val="en-GB"/>
          </w:rPr>
          <w:t>) * fw</w:t>
        </w:r>
      </w:ins>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r w:rsidRPr="00784610">
        <w:rPr>
          <w:rFonts w:ascii="Calibri" w:hAnsi="Calibri"/>
          <w:sz w:val="20"/>
          <w:szCs w:val="20"/>
          <w:lang w:val="en-GB"/>
        </w:rPr>
        <w:t>tc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ins w:id="18" w:author="Sven Erik" w:date="2020-08-26T15:42:00Z">
        <w:r>
          <w:rPr>
            <w:rFonts w:ascii="Calibri" w:hAnsi="Calibri"/>
            <w:sz w:val="20"/>
            <w:szCs w:val="20"/>
            <w:lang w:val="en-GB"/>
          </w:rPr>
          <w:t xml:space="preserve">fw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0CF5E" w14:textId="77777777" w:rsidR="00264F25" w:rsidRDefault="00264F25">
      <w:r>
        <w:separator/>
      </w:r>
    </w:p>
  </w:endnote>
  <w:endnote w:type="continuationSeparator" w:id="0">
    <w:p w14:paraId="316DBF8B" w14:textId="77777777" w:rsidR="00264F25" w:rsidRDefault="0026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51031011"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54407" w:rsidRPr="00154407">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54407" w:rsidRPr="00154407">
      <w:rPr>
        <w:noProof/>
        <w:color w:val="17365D" w:themeColor="text2" w:themeShade="BF"/>
        <w:lang w:val="sv-SE"/>
      </w:rPr>
      <w:t>4</w:t>
    </w:r>
    <w:r>
      <w:rPr>
        <w:color w:val="17365D" w:themeColor="text2" w:themeShade="BF"/>
      </w:rPr>
      <w:fldChar w:fldCharType="end"/>
    </w:r>
  </w:p>
  <w:p w14:paraId="213B5D63" w14:textId="4EAC44EC" w:rsidR="00D15CF2" w:rsidRDefault="004878F3" w:rsidP="004878F3">
    <w:pPr>
      <w:pStyle w:val="Footer"/>
    </w:pPr>
    <w:r>
      <w:fldChar w:fldCharType="begin"/>
    </w:r>
    <w:r>
      <w:instrText xml:space="preserve"> DATE \@ "yyyy-MM-dd" </w:instrText>
    </w:r>
    <w:r>
      <w:fldChar w:fldCharType="separate"/>
    </w:r>
    <w:r w:rsidR="00A50835">
      <w:rPr>
        <w:noProof/>
      </w:rPr>
      <w:t>2025-12-20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24B38" w14:textId="77777777" w:rsidR="00264F25" w:rsidRDefault="00264F25">
      <w:r>
        <w:separator/>
      </w:r>
    </w:p>
  </w:footnote>
  <w:footnote w:type="continuationSeparator" w:id="0">
    <w:p w14:paraId="7D64CDB5" w14:textId="77777777" w:rsidR="00264F25" w:rsidRDefault="0026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02BCE0BC"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lang w:val="en-GB" w:eastAsia="en-GB"/>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773DFD" w:rsidRPr="009C6A29">
      <w:rPr>
        <w:rStyle w:val="Strong"/>
        <w:bCs w:val="0"/>
        <w:szCs w:val="24"/>
      </w:rPr>
      <w:t>RFQ</w:t>
    </w:r>
    <w:r w:rsidR="00773DFD" w:rsidRPr="003D05BD">
      <w:rPr>
        <w:rStyle w:val="Strong"/>
        <w:bCs w:val="0"/>
        <w:szCs w:val="24"/>
      </w:rPr>
      <w:t>-23-SS005-25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4B5750E"/>
    <w:multiLevelType w:val="hybridMultilevel"/>
    <w:tmpl w:val="AADC67EE"/>
    <w:lvl w:ilvl="0" w:tplc="054C960A">
      <w:start w:val="1"/>
      <w:numFmt w:val="bullet"/>
      <w:lvlText w:val="-"/>
      <w:lvlJc w:val="left"/>
      <w:pPr>
        <w:ind w:left="720" w:hanging="360"/>
      </w:pPr>
      <w:rPr>
        <w:rFonts w:ascii="Calibri" w:eastAsia="Malgun Gothic"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AC259F"/>
    <w:multiLevelType w:val="hybridMultilevel"/>
    <w:tmpl w:val="08D422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0FF27DE"/>
    <w:multiLevelType w:val="hybridMultilevel"/>
    <w:tmpl w:val="24728804"/>
    <w:lvl w:ilvl="0" w:tplc="882C92B8">
      <w:start w:val="1"/>
      <w:numFmt w:val="bullet"/>
      <w:lvlText w:val="-"/>
      <w:lvlJc w:val="left"/>
      <w:pPr>
        <w:ind w:left="1080" w:hanging="360"/>
      </w:pPr>
      <w:rPr>
        <w:rFonts w:ascii="Calibri" w:eastAsia="Malgun Gothic" w:hAnsi="Calibri" w:cs="Calibri"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223709737">
    <w:abstractNumId w:val="2"/>
  </w:num>
  <w:num w:numId="2" w16cid:durableId="890845291">
    <w:abstractNumId w:val="10"/>
  </w:num>
  <w:num w:numId="3" w16cid:durableId="1044598255">
    <w:abstractNumId w:val="7"/>
  </w:num>
  <w:num w:numId="4" w16cid:durableId="1896351630">
    <w:abstractNumId w:val="6"/>
  </w:num>
  <w:num w:numId="5" w16cid:durableId="812991812">
    <w:abstractNumId w:val="0"/>
  </w:num>
  <w:num w:numId="6" w16cid:durableId="1044715018">
    <w:abstractNumId w:val="5"/>
  </w:num>
  <w:num w:numId="7" w16cid:durableId="1680081310">
    <w:abstractNumId w:val="1"/>
  </w:num>
  <w:num w:numId="8" w16cid:durableId="866259066">
    <w:abstractNumId w:val="4"/>
  </w:num>
  <w:num w:numId="9" w16cid:durableId="155000536">
    <w:abstractNumId w:val="8"/>
  </w:num>
  <w:num w:numId="10" w16cid:durableId="1778865325">
    <w:abstractNumId w:val="9"/>
  </w:num>
  <w:num w:numId="11" w16cid:durableId="1671516785">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407"/>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608"/>
    <w:rsid w:val="00181997"/>
    <w:rsid w:val="001825A2"/>
    <w:rsid w:val="00182816"/>
    <w:rsid w:val="001843EB"/>
    <w:rsid w:val="00186DD4"/>
    <w:rsid w:val="00190CB6"/>
    <w:rsid w:val="00191300"/>
    <w:rsid w:val="00191749"/>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E14"/>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4F2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4B3D"/>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3AE"/>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6A6"/>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45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EA"/>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03A6"/>
    <w:rsid w:val="0064124C"/>
    <w:rsid w:val="006412D9"/>
    <w:rsid w:val="006412DE"/>
    <w:rsid w:val="0064390B"/>
    <w:rsid w:val="00643CF8"/>
    <w:rsid w:val="006440B2"/>
    <w:rsid w:val="006447C0"/>
    <w:rsid w:val="00644ED3"/>
    <w:rsid w:val="00645735"/>
    <w:rsid w:val="00645B8E"/>
    <w:rsid w:val="00646761"/>
    <w:rsid w:val="00646B3C"/>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66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5034"/>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3DFD"/>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226"/>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46E4"/>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7FB"/>
    <w:rsid w:val="00902A72"/>
    <w:rsid w:val="00902D72"/>
    <w:rsid w:val="00903D05"/>
    <w:rsid w:val="00905CD3"/>
    <w:rsid w:val="009067C4"/>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05D"/>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0835"/>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1BE"/>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4C4A"/>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F75"/>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AB"/>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0E0A"/>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12425">
      <w:bodyDiv w:val="1"/>
      <w:marLeft w:val="0"/>
      <w:marRight w:val="0"/>
      <w:marTop w:val="0"/>
      <w:marBottom w:val="0"/>
      <w:divBdr>
        <w:top w:val="none" w:sz="0" w:space="0" w:color="auto"/>
        <w:left w:val="none" w:sz="0" w:space="0" w:color="auto"/>
        <w:bottom w:val="none" w:sz="0" w:space="0" w:color="auto"/>
        <w:right w:val="none" w:sz="0" w:space="0" w:color="auto"/>
      </w:divBdr>
    </w:div>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B436D5-17FD-4B0B-845F-0EA1639DB77F}">
  <ds:schemaRefs>
    <ds:schemaRef ds:uri="http://schemas.openxmlformats.org/officeDocument/2006/bibliography"/>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53</TotalTime>
  <Pages>4</Pages>
  <Words>742</Words>
  <Characters>4234</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4967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19</cp:revision>
  <cp:lastPrinted>2016-10-18T02:57:00Z</cp:lastPrinted>
  <dcterms:created xsi:type="dcterms:W3CDTF">2020-08-26T13:43:00Z</dcterms:created>
  <dcterms:modified xsi:type="dcterms:W3CDTF">2025-12-19T21:42:00Z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